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BBA9D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14:paraId="1BCBBA9E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1BCBBAA1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BA9F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BAA0" w14:textId="77777777" w:rsidR="0055375D" w:rsidRPr="0011603A" w:rsidRDefault="0044593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45936">
              <w:rPr>
                <w:b/>
                <w:sz w:val="26"/>
                <w:szCs w:val="26"/>
                <w:lang w:val="en-US"/>
              </w:rPr>
              <w:t>203B_205</w:t>
            </w:r>
          </w:p>
        </w:tc>
      </w:tr>
      <w:tr w:rsidR="0055375D" w:rsidRPr="00C44B8B" w14:paraId="1BCBBAA4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BAA2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BAA3" w14:textId="77777777" w:rsidR="0055375D" w:rsidRPr="00445936" w:rsidRDefault="0044593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45936">
              <w:rPr>
                <w:b/>
                <w:sz w:val="26"/>
                <w:szCs w:val="26"/>
                <w:lang w:val="en-US"/>
              </w:rPr>
              <w:t>2320158</w:t>
            </w:r>
          </w:p>
        </w:tc>
      </w:tr>
    </w:tbl>
    <w:p w14:paraId="1BCBBAA5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1BCBBAA6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1BCBBAA7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1BCBBAA8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1BCBBAA9" w14:textId="77777777" w:rsidR="0026453A" w:rsidRPr="00697DC5" w:rsidRDefault="0026453A" w:rsidP="0026453A"/>
    <w:p w14:paraId="1BCBBAAA" w14:textId="77777777" w:rsidR="0026453A" w:rsidRPr="00697DC5" w:rsidRDefault="0026453A" w:rsidP="0026453A"/>
    <w:p w14:paraId="1BCBBAAB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1BCBBAAC" w14:textId="77777777" w:rsidR="004F6968" w:rsidRPr="00B07820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B07820">
        <w:rPr>
          <w:b/>
          <w:sz w:val="26"/>
          <w:szCs w:val="26"/>
        </w:rPr>
        <w:t xml:space="preserve"> (</w:t>
      </w:r>
      <w:r w:rsidR="009A03D5" w:rsidRPr="00B07820">
        <w:rPr>
          <w:b/>
          <w:sz w:val="26"/>
          <w:szCs w:val="26"/>
        </w:rPr>
        <w:t xml:space="preserve">Болт анкерный </w:t>
      </w:r>
      <w:r w:rsidR="00577C20" w:rsidRPr="00B07820">
        <w:rPr>
          <w:b/>
          <w:sz w:val="26"/>
          <w:szCs w:val="26"/>
        </w:rPr>
        <w:t xml:space="preserve">с гайкой </w:t>
      </w:r>
      <w:r w:rsidR="009A03D5" w:rsidRPr="00B07820">
        <w:rPr>
          <w:b/>
          <w:sz w:val="26"/>
          <w:szCs w:val="26"/>
        </w:rPr>
        <w:t>12х250</w:t>
      </w:r>
      <w:r w:rsidR="00B07820">
        <w:rPr>
          <w:b/>
          <w:sz w:val="26"/>
          <w:szCs w:val="26"/>
        </w:rPr>
        <w:t>)</w:t>
      </w:r>
      <w:r w:rsidR="00860660">
        <w:rPr>
          <w:b/>
          <w:sz w:val="26"/>
          <w:szCs w:val="26"/>
        </w:rPr>
        <w:t>.</w:t>
      </w:r>
      <w:r w:rsidR="00232E4A" w:rsidRPr="00B07820">
        <w:rPr>
          <w:b/>
          <w:sz w:val="26"/>
          <w:szCs w:val="26"/>
        </w:rPr>
        <w:t xml:space="preserve"> </w:t>
      </w:r>
      <w:r w:rsidR="009C0389" w:rsidRPr="00B07820">
        <w:rPr>
          <w:b/>
          <w:sz w:val="26"/>
          <w:szCs w:val="26"/>
        </w:rPr>
        <w:t xml:space="preserve">Лот № </w:t>
      </w:r>
      <w:r w:rsidR="00BD2843" w:rsidRPr="00860660">
        <w:rPr>
          <w:b/>
          <w:sz w:val="26"/>
          <w:szCs w:val="26"/>
          <w:u w:val="single"/>
        </w:rPr>
        <w:t>203</w:t>
      </w:r>
      <w:r w:rsidR="00BD2843" w:rsidRPr="00860660">
        <w:rPr>
          <w:b/>
          <w:sz w:val="26"/>
          <w:szCs w:val="26"/>
          <w:u w:val="single"/>
          <w:lang w:val="en-US"/>
        </w:rPr>
        <w:t>B</w:t>
      </w:r>
    </w:p>
    <w:p w14:paraId="1BCBBAAD" w14:textId="77777777" w:rsidR="00612811" w:rsidRPr="00B07820" w:rsidRDefault="00612811" w:rsidP="00773399">
      <w:pPr>
        <w:ind w:firstLine="0"/>
        <w:jc w:val="center"/>
        <w:rPr>
          <w:sz w:val="24"/>
          <w:szCs w:val="24"/>
        </w:rPr>
      </w:pPr>
    </w:p>
    <w:p w14:paraId="1BCBBAAE" w14:textId="77777777" w:rsidR="00860660" w:rsidRDefault="00860660" w:rsidP="008606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1BCBBAAF" w14:textId="77777777" w:rsidR="00860660" w:rsidRDefault="00860660" w:rsidP="0086066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1BCBBAB0" w14:textId="77777777" w:rsidR="00860660" w:rsidRDefault="00860660" w:rsidP="0086066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BCBBAB1" w14:textId="77777777" w:rsidR="00860660" w:rsidRDefault="00860660" w:rsidP="008606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BCBBAB2" w14:textId="77777777" w:rsidR="00860660" w:rsidRDefault="00860660" w:rsidP="0086066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1BCBBAB3" w14:textId="77777777"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BCBBAB4" w14:textId="77777777"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BCBBAB5" w14:textId="77777777"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CBBAB6" w14:textId="77777777"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BCBBAB7" w14:textId="77777777"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1BCBBAB8" w14:textId="77777777"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BCBBAB9" w14:textId="77777777" w:rsidR="00860660" w:rsidRDefault="00860660" w:rsidP="008606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BCBBABA" w14:textId="77777777" w:rsidR="00860660" w:rsidRDefault="00860660" w:rsidP="008606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1BCBBABB" w14:textId="77777777" w:rsidR="00860660" w:rsidRDefault="00860660" w:rsidP="008606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1BCBBABC" w14:textId="77777777" w:rsidR="00860660" w:rsidRDefault="00860660" w:rsidP="008606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BCBBABD" w14:textId="77777777" w:rsidR="00860660" w:rsidRDefault="00860660" w:rsidP="0086066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1BCBBABE" w14:textId="77777777" w:rsidR="00860660" w:rsidRDefault="00860660" w:rsidP="0086066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BCBBABF" w14:textId="77777777" w:rsidR="00860660" w:rsidRDefault="00860660" w:rsidP="0086066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1BCBBAC0" w14:textId="77777777"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BCBBAC1" w14:textId="77777777"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1BCBBAC2" w14:textId="77777777" w:rsidR="00860660" w:rsidRDefault="00860660" w:rsidP="008606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1BCBBAC3" w14:textId="77777777" w:rsidR="00860660" w:rsidRDefault="00860660" w:rsidP="008606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1BCBBAC4" w14:textId="77777777" w:rsidR="00860660" w:rsidRDefault="00860660" w:rsidP="00860660">
      <w:pPr>
        <w:spacing w:line="276" w:lineRule="auto"/>
        <w:rPr>
          <w:sz w:val="24"/>
          <w:szCs w:val="24"/>
        </w:rPr>
      </w:pPr>
    </w:p>
    <w:p w14:paraId="1BCBBAC5" w14:textId="77777777" w:rsidR="00860660" w:rsidRDefault="00860660" w:rsidP="008606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BCBBAC6" w14:textId="77777777" w:rsidR="00860660" w:rsidRDefault="00860660" w:rsidP="008606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BCBBAC7" w14:textId="77777777" w:rsidR="00860660" w:rsidRDefault="00860660" w:rsidP="008606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CBBAC8" w14:textId="77777777" w:rsidR="00860660" w:rsidRDefault="00860660" w:rsidP="008606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BCBBAC9" w14:textId="77777777" w:rsidR="00860660" w:rsidRDefault="00860660" w:rsidP="008606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BCBBACA" w14:textId="77777777" w:rsidR="00860660" w:rsidRDefault="00860660" w:rsidP="008606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CBBACB" w14:textId="77777777" w:rsidR="00860660" w:rsidRDefault="00860660" w:rsidP="008606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BCBBACC" w14:textId="77777777"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1BCBBACD" w14:textId="77777777"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BCBBACE" w14:textId="77777777"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1BCBBACF" w14:textId="77777777" w:rsidR="00860660" w:rsidRDefault="00860660" w:rsidP="008606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1BCBBAD0" w14:textId="77777777" w:rsidR="00860660" w:rsidRDefault="00860660" w:rsidP="0086066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1BCBBAD1" w14:textId="77777777" w:rsidR="00860660" w:rsidRDefault="00860660" w:rsidP="0086066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1BCBBAD2" w14:textId="77777777" w:rsidR="00860660" w:rsidRDefault="00860660" w:rsidP="0086066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BCBBAD3" w14:textId="77777777"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1BCBBAD4" w14:textId="77777777" w:rsidR="00860660" w:rsidRDefault="00860660" w:rsidP="0086066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BCBBAD5" w14:textId="77777777" w:rsidR="00860660" w:rsidRDefault="00860660" w:rsidP="00860660">
      <w:pPr>
        <w:rPr>
          <w:sz w:val="26"/>
          <w:szCs w:val="26"/>
        </w:rPr>
      </w:pPr>
    </w:p>
    <w:p w14:paraId="1BCBBAD6" w14:textId="77777777" w:rsidR="00860660" w:rsidRDefault="00860660" w:rsidP="00860660">
      <w:pPr>
        <w:rPr>
          <w:sz w:val="26"/>
          <w:szCs w:val="26"/>
        </w:rPr>
      </w:pPr>
    </w:p>
    <w:p w14:paraId="1BCBBAD7" w14:textId="77777777" w:rsidR="00860660" w:rsidRDefault="00860660" w:rsidP="0086066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1BCBBAD8" w14:textId="77777777" w:rsidR="00860660" w:rsidRDefault="00860660" w:rsidP="0086066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1BCBBAD9" w14:textId="77777777" w:rsidR="008F73A3" w:rsidRPr="00697DC5" w:rsidRDefault="008F73A3" w:rsidP="0086066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BBADC" w14:textId="77777777" w:rsidR="006157E1" w:rsidRDefault="006157E1">
      <w:r>
        <w:separator/>
      </w:r>
    </w:p>
  </w:endnote>
  <w:endnote w:type="continuationSeparator" w:id="0">
    <w:p w14:paraId="1BCBBADD" w14:textId="77777777" w:rsidR="006157E1" w:rsidRDefault="0061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BBADA" w14:textId="77777777" w:rsidR="006157E1" w:rsidRDefault="006157E1">
      <w:r>
        <w:separator/>
      </w:r>
    </w:p>
  </w:footnote>
  <w:footnote w:type="continuationSeparator" w:id="0">
    <w:p w14:paraId="1BCBBADB" w14:textId="77777777" w:rsidR="006157E1" w:rsidRDefault="00615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BBADE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BCBBAD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D5"/>
    <w:rsid w:val="000000C1"/>
    <w:rsid w:val="00001AA3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02BC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5936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68E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C20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48C4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7E1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74B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CDC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60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3D5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0782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43A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CBBA9D"/>
  <w15:docId w15:val="{0B7B0F01-D453-454A-88F0-F2A40171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BBED5-87C1-46AC-B5F9-1D2A7BA32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44FA3B-A481-41FC-A703-278D4AB020AA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92E1C90-654D-488C-833B-EAE4A4CCA8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E031E8-C9C0-4CC2-98B4-161D081D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6</Pages>
  <Words>917</Words>
  <Characters>5227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Прач Владимир Викторович</cp:lastModifiedBy>
  <cp:revision>2</cp:revision>
  <cp:lastPrinted>2010-09-30T13:29:00Z</cp:lastPrinted>
  <dcterms:created xsi:type="dcterms:W3CDTF">2016-10-04T12:42:00Z</dcterms:created>
  <dcterms:modified xsi:type="dcterms:W3CDTF">2016-10-04T12:42:00Z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